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5369EE7B" w14:textId="77777777" w:rsidTr="00C76A2C">
        <w:tc>
          <w:tcPr>
            <w:tcW w:w="1620" w:type="dxa"/>
            <w:tcBorders>
              <w:bottom w:val="single" w:sz="4" w:space="0" w:color="auto"/>
            </w:tcBorders>
            <w:shd w:val="clear" w:color="auto" w:fill="FFFFFF"/>
            <w:vAlign w:val="center"/>
          </w:tcPr>
          <w:p w14:paraId="27FE9408" w14:textId="77777777" w:rsidR="00067FE2" w:rsidRDefault="005E1113" w:rsidP="001D6A32">
            <w:pPr>
              <w:pStyle w:val="Header"/>
              <w:spacing w:before="120" w:after="120"/>
            </w:pPr>
            <w:r>
              <w:t>P</w:t>
            </w:r>
            <w:r w:rsidR="00C76A2C">
              <w:t>G</w:t>
            </w:r>
            <w:r w:rsidR="00067FE2">
              <w:t>RR Number</w:t>
            </w:r>
          </w:p>
        </w:tc>
        <w:tc>
          <w:tcPr>
            <w:tcW w:w="1260" w:type="dxa"/>
            <w:tcBorders>
              <w:bottom w:val="single" w:sz="4" w:space="0" w:color="auto"/>
            </w:tcBorders>
            <w:vAlign w:val="center"/>
          </w:tcPr>
          <w:p w14:paraId="6C81CD85" w14:textId="1033826A" w:rsidR="00067FE2" w:rsidRDefault="00CA2439" w:rsidP="001D6A32">
            <w:pPr>
              <w:pStyle w:val="Header"/>
              <w:spacing w:before="120" w:after="120"/>
              <w:jc w:val="center"/>
            </w:pPr>
            <w:hyperlink r:id="rId8" w:history="1">
              <w:r w:rsidRPr="00CA2439">
                <w:rPr>
                  <w:rStyle w:val="Hyperlink"/>
                </w:rPr>
                <w:t>128</w:t>
              </w:r>
            </w:hyperlink>
          </w:p>
        </w:tc>
        <w:tc>
          <w:tcPr>
            <w:tcW w:w="1170" w:type="dxa"/>
            <w:tcBorders>
              <w:bottom w:val="single" w:sz="4" w:space="0" w:color="auto"/>
            </w:tcBorders>
            <w:shd w:val="clear" w:color="auto" w:fill="FFFFFF"/>
            <w:vAlign w:val="center"/>
          </w:tcPr>
          <w:p w14:paraId="4AB6669F" w14:textId="77777777" w:rsidR="00067FE2" w:rsidRDefault="005E1113" w:rsidP="001D6A32">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28BAC9D" w14:textId="2AC1111D" w:rsidR="00067FE2" w:rsidRDefault="006D5019" w:rsidP="001D6A32">
            <w:pPr>
              <w:pStyle w:val="Header"/>
              <w:spacing w:before="120" w:after="120"/>
            </w:pPr>
            <w:r>
              <w:t xml:space="preserve">Regional Transmission Plan </w:t>
            </w:r>
            <w:r w:rsidR="00CE7096">
              <w:t>Review of Grid Enhancing Technologies</w:t>
            </w:r>
          </w:p>
        </w:tc>
      </w:tr>
      <w:tr w:rsidR="00067FE2" w:rsidRPr="00E01925" w14:paraId="3F7B2BA0" w14:textId="77777777" w:rsidTr="00BC2D06">
        <w:trPr>
          <w:trHeight w:val="518"/>
        </w:trPr>
        <w:tc>
          <w:tcPr>
            <w:tcW w:w="2880" w:type="dxa"/>
            <w:gridSpan w:val="2"/>
            <w:shd w:val="clear" w:color="auto" w:fill="FFFFFF"/>
            <w:vAlign w:val="center"/>
          </w:tcPr>
          <w:p w14:paraId="21EED0A8" w14:textId="77777777" w:rsidR="00067FE2" w:rsidRPr="00E01925" w:rsidRDefault="00067FE2" w:rsidP="001D6A32">
            <w:pPr>
              <w:pStyle w:val="Header"/>
              <w:spacing w:before="120" w:after="120"/>
              <w:rPr>
                <w:bCs w:val="0"/>
              </w:rPr>
            </w:pPr>
            <w:r w:rsidRPr="00E01925">
              <w:rPr>
                <w:bCs w:val="0"/>
              </w:rPr>
              <w:t>Date Posted</w:t>
            </w:r>
          </w:p>
        </w:tc>
        <w:tc>
          <w:tcPr>
            <w:tcW w:w="7560" w:type="dxa"/>
            <w:gridSpan w:val="2"/>
            <w:vAlign w:val="center"/>
          </w:tcPr>
          <w:p w14:paraId="61C78D0E" w14:textId="70B4EC77" w:rsidR="00067FE2" w:rsidRPr="00E01925" w:rsidRDefault="001F4B64" w:rsidP="001D6A32">
            <w:pPr>
              <w:pStyle w:val="NormalArial"/>
              <w:spacing w:before="120" w:after="120"/>
            </w:pPr>
            <w:r>
              <w:t xml:space="preserve">June </w:t>
            </w:r>
            <w:r w:rsidR="002D6849">
              <w:t>12</w:t>
            </w:r>
            <w:r>
              <w:t>, 2025</w:t>
            </w:r>
          </w:p>
        </w:tc>
      </w:tr>
      <w:tr w:rsidR="00067FE2" w14:paraId="110BFE7F"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3457549" w14:textId="77777777" w:rsidR="00067FE2" w:rsidRDefault="00067FE2" w:rsidP="00F44236">
            <w:pPr>
              <w:pStyle w:val="NormalArial"/>
            </w:pPr>
          </w:p>
        </w:tc>
        <w:tc>
          <w:tcPr>
            <w:tcW w:w="7560" w:type="dxa"/>
            <w:gridSpan w:val="2"/>
            <w:tcBorders>
              <w:top w:val="nil"/>
              <w:left w:val="nil"/>
              <w:bottom w:val="nil"/>
              <w:right w:val="nil"/>
            </w:tcBorders>
            <w:vAlign w:val="center"/>
          </w:tcPr>
          <w:p w14:paraId="4AB15B65" w14:textId="77777777" w:rsidR="00067FE2" w:rsidRDefault="00067FE2" w:rsidP="00F44236">
            <w:pPr>
              <w:pStyle w:val="NormalArial"/>
            </w:pPr>
          </w:p>
        </w:tc>
      </w:tr>
      <w:tr w:rsidR="009D17F0" w14:paraId="37A531F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42F0895" w14:textId="77777777" w:rsidR="009D17F0" w:rsidRDefault="009D17F0" w:rsidP="001D6A32">
            <w:pPr>
              <w:pStyle w:val="Header"/>
              <w:spacing w:before="120" w:after="120"/>
            </w:pPr>
            <w:r>
              <w:t xml:space="preserve">Requested Resolution </w:t>
            </w:r>
          </w:p>
        </w:tc>
        <w:tc>
          <w:tcPr>
            <w:tcW w:w="7560" w:type="dxa"/>
            <w:gridSpan w:val="2"/>
            <w:tcBorders>
              <w:top w:val="single" w:sz="4" w:space="0" w:color="auto"/>
            </w:tcBorders>
            <w:vAlign w:val="center"/>
          </w:tcPr>
          <w:p w14:paraId="6B6909AD" w14:textId="77777777" w:rsidR="009D17F0" w:rsidRPr="00FB509B" w:rsidRDefault="0066370F" w:rsidP="001D6A32">
            <w:pPr>
              <w:pStyle w:val="NormalArial"/>
              <w:spacing w:before="120" w:after="120"/>
            </w:pPr>
            <w:r w:rsidRPr="00FB509B">
              <w:t>Norma</w:t>
            </w:r>
            <w:r w:rsidR="006B121B">
              <w:t>l</w:t>
            </w:r>
          </w:p>
        </w:tc>
      </w:tr>
      <w:tr w:rsidR="009D17F0" w14:paraId="056D2F5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77B0EAC" w14:textId="77777777" w:rsidR="009D17F0" w:rsidRDefault="005E1113" w:rsidP="001D6A32">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3178E16F" w14:textId="27FBE447" w:rsidR="009D17F0" w:rsidRPr="001D6A32" w:rsidRDefault="00CE7096" w:rsidP="001D6A32">
            <w:pPr>
              <w:keepNext/>
              <w:tabs>
                <w:tab w:val="left" w:pos="1080"/>
              </w:tabs>
              <w:spacing w:before="120" w:after="120"/>
              <w:ind w:left="1080" w:hanging="1080"/>
              <w:outlineLvl w:val="3"/>
              <w:rPr>
                <w:rFonts w:ascii="Arial" w:hAnsi="Arial"/>
              </w:rPr>
            </w:pPr>
            <w:r w:rsidRPr="00CE7096">
              <w:rPr>
                <w:rFonts w:ascii="Arial" w:hAnsi="Arial"/>
              </w:rPr>
              <w:t>3.1.1.2</w:t>
            </w:r>
            <w:r w:rsidR="00A96385">
              <w:rPr>
                <w:rFonts w:ascii="Arial" w:hAnsi="Arial"/>
              </w:rPr>
              <w:t xml:space="preserve">, </w:t>
            </w:r>
            <w:r w:rsidRPr="00CE7096">
              <w:rPr>
                <w:rFonts w:ascii="Arial" w:hAnsi="Arial"/>
              </w:rPr>
              <w:t>Regional Transmission Plan</w:t>
            </w:r>
          </w:p>
        </w:tc>
      </w:tr>
      <w:tr w:rsidR="00C9766A" w14:paraId="2B891EDC" w14:textId="77777777" w:rsidTr="00BC2D06">
        <w:trPr>
          <w:trHeight w:val="518"/>
        </w:trPr>
        <w:tc>
          <w:tcPr>
            <w:tcW w:w="2880" w:type="dxa"/>
            <w:gridSpan w:val="2"/>
            <w:tcBorders>
              <w:bottom w:val="single" w:sz="4" w:space="0" w:color="auto"/>
            </w:tcBorders>
            <w:shd w:val="clear" w:color="auto" w:fill="FFFFFF"/>
            <w:vAlign w:val="center"/>
          </w:tcPr>
          <w:p w14:paraId="48BE42DF" w14:textId="77777777" w:rsidR="00C9766A" w:rsidRDefault="00625E5D" w:rsidP="001D6A3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618412C" w14:textId="21D23869" w:rsidR="00C9766A" w:rsidRPr="00FB509B" w:rsidRDefault="001D6A32" w:rsidP="001D6A32">
            <w:pPr>
              <w:pStyle w:val="NormalArial"/>
              <w:spacing w:before="120" w:after="120"/>
            </w:pPr>
            <w:r>
              <w:t>None</w:t>
            </w:r>
          </w:p>
        </w:tc>
      </w:tr>
      <w:tr w:rsidR="009D17F0" w14:paraId="668456EC" w14:textId="77777777" w:rsidTr="00BC2D06">
        <w:trPr>
          <w:trHeight w:val="518"/>
        </w:trPr>
        <w:tc>
          <w:tcPr>
            <w:tcW w:w="2880" w:type="dxa"/>
            <w:gridSpan w:val="2"/>
            <w:tcBorders>
              <w:bottom w:val="single" w:sz="4" w:space="0" w:color="auto"/>
            </w:tcBorders>
            <w:shd w:val="clear" w:color="auto" w:fill="FFFFFF"/>
            <w:vAlign w:val="center"/>
          </w:tcPr>
          <w:p w14:paraId="4671AAA6" w14:textId="77777777" w:rsidR="009D17F0" w:rsidRDefault="009D17F0" w:rsidP="001D6A32">
            <w:pPr>
              <w:pStyle w:val="Header"/>
              <w:spacing w:before="120" w:after="120"/>
            </w:pPr>
            <w:r>
              <w:t>Revision Description</w:t>
            </w:r>
          </w:p>
        </w:tc>
        <w:tc>
          <w:tcPr>
            <w:tcW w:w="7560" w:type="dxa"/>
            <w:gridSpan w:val="2"/>
            <w:tcBorders>
              <w:bottom w:val="single" w:sz="4" w:space="0" w:color="auto"/>
            </w:tcBorders>
            <w:vAlign w:val="center"/>
          </w:tcPr>
          <w:p w14:paraId="2123691E" w14:textId="27232FE5" w:rsidR="002B588F" w:rsidRPr="00FB509B" w:rsidRDefault="007F3E85" w:rsidP="001D6A32">
            <w:pPr>
              <w:pStyle w:val="NormalArial"/>
              <w:spacing w:before="120" w:after="120"/>
            </w:pPr>
            <w:r>
              <w:t xml:space="preserve">This Planning Guide Revision Request </w:t>
            </w:r>
            <w:r w:rsidR="00787B97">
              <w:t xml:space="preserve">(PGRR) </w:t>
            </w:r>
            <w:r w:rsidR="002B588F">
              <w:t>require</w:t>
            </w:r>
            <w:r>
              <w:t>s</w:t>
            </w:r>
            <w:r w:rsidR="002B588F">
              <w:t xml:space="preserve"> ERCOT to consider the use of grid enhancing technologies and advanced conductors in the annual Regional Transmission Plan.</w:t>
            </w:r>
          </w:p>
        </w:tc>
      </w:tr>
      <w:tr w:rsidR="009D17F0" w14:paraId="6A1058E8" w14:textId="77777777" w:rsidTr="00625E5D">
        <w:trPr>
          <w:trHeight w:val="518"/>
        </w:trPr>
        <w:tc>
          <w:tcPr>
            <w:tcW w:w="2880" w:type="dxa"/>
            <w:gridSpan w:val="2"/>
            <w:shd w:val="clear" w:color="auto" w:fill="FFFFFF"/>
            <w:vAlign w:val="center"/>
          </w:tcPr>
          <w:p w14:paraId="7E079052" w14:textId="77777777" w:rsidR="009D17F0" w:rsidRDefault="009D17F0" w:rsidP="00F44236">
            <w:pPr>
              <w:pStyle w:val="Header"/>
            </w:pPr>
            <w:r w:rsidRPr="002D6849">
              <w:t>Reason for Revision</w:t>
            </w:r>
          </w:p>
        </w:tc>
        <w:tc>
          <w:tcPr>
            <w:tcW w:w="7560" w:type="dxa"/>
            <w:gridSpan w:val="2"/>
            <w:vAlign w:val="center"/>
          </w:tcPr>
          <w:p w14:paraId="4E88A002" w14:textId="42D1395B" w:rsidR="001D6A32" w:rsidRDefault="001D6A32" w:rsidP="001D6A32">
            <w:pPr>
              <w:pStyle w:val="NormalArial"/>
              <w:tabs>
                <w:tab w:val="left" w:pos="432"/>
              </w:tabs>
              <w:spacing w:before="120"/>
              <w:ind w:left="432" w:hanging="432"/>
              <w:rPr>
                <w:rFonts w:cs="Arial"/>
                <w:color w:val="000000"/>
              </w:rPr>
            </w:pPr>
            <w:r w:rsidRPr="006629C8">
              <w:object w:dxaOrig="1440" w:dyaOrig="1440" w14:anchorId="4206B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A6F3BA0" w14:textId="4D83D164" w:rsidR="001D6A32" w:rsidRPr="00BD53C5" w:rsidRDefault="001D6A32" w:rsidP="001D6A32">
            <w:pPr>
              <w:pStyle w:val="NormalArial"/>
              <w:tabs>
                <w:tab w:val="left" w:pos="432"/>
              </w:tabs>
              <w:spacing w:before="120"/>
              <w:ind w:left="432" w:hanging="432"/>
              <w:rPr>
                <w:rFonts w:cs="Arial"/>
                <w:color w:val="000000"/>
              </w:rPr>
            </w:pPr>
            <w:r w:rsidRPr="00CD242D">
              <w:object w:dxaOrig="1440" w:dyaOrig="1440" w14:anchorId="16C21F7A">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84F4D3B" w14:textId="5369B8F8" w:rsidR="001D6A32" w:rsidRPr="00BD53C5" w:rsidRDefault="001D6A32" w:rsidP="001D6A32">
            <w:pPr>
              <w:pStyle w:val="NormalArial"/>
              <w:spacing w:before="120"/>
              <w:ind w:left="432" w:hanging="432"/>
              <w:rPr>
                <w:rFonts w:cs="Arial"/>
                <w:color w:val="000000"/>
              </w:rPr>
            </w:pPr>
            <w:r w:rsidRPr="006629C8">
              <w:object w:dxaOrig="1440" w:dyaOrig="1440" w14:anchorId="303E4FCE">
                <v:shape id="_x0000_i1041" type="#_x0000_t75" style="width:15.75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5529DB0" w14:textId="51715754" w:rsidR="001D6A32" w:rsidRDefault="001D6A32" w:rsidP="001D6A32">
            <w:pPr>
              <w:pStyle w:val="NormalArial"/>
              <w:spacing w:before="120"/>
              <w:rPr>
                <w:iCs/>
                <w:kern w:val="24"/>
              </w:rPr>
            </w:pPr>
            <w:r w:rsidRPr="006629C8">
              <w:object w:dxaOrig="1440" w:dyaOrig="1440" w14:anchorId="61886C6C">
                <v:shape id="_x0000_i1043" type="#_x0000_t75" style="width:15.75pt;height:15pt" o:ole="">
                  <v:imagedata r:id="rId12" o:title=""/>
                </v:shape>
                <w:control r:id="rId17" w:name="TextBox13" w:shapeid="_x0000_i1043"/>
              </w:object>
            </w:r>
            <w:r w:rsidRPr="006629C8">
              <w:t xml:space="preserve">  </w:t>
            </w:r>
            <w:r w:rsidRPr="00344591">
              <w:rPr>
                <w:iCs/>
                <w:kern w:val="24"/>
              </w:rPr>
              <w:t>General system and/or process improvement(s)</w:t>
            </w:r>
          </w:p>
          <w:p w14:paraId="6D7826D3" w14:textId="58C95960" w:rsidR="001D6A32" w:rsidRDefault="001D6A32" w:rsidP="001D6A32">
            <w:pPr>
              <w:pStyle w:val="NormalArial"/>
              <w:spacing w:before="120"/>
              <w:rPr>
                <w:iCs/>
                <w:kern w:val="24"/>
              </w:rPr>
            </w:pPr>
            <w:r w:rsidRPr="006629C8">
              <w:object w:dxaOrig="1440" w:dyaOrig="1440" w14:anchorId="49B45C3A">
                <v:shape id="_x0000_i1045" type="#_x0000_t75" style="width:15.75pt;height:15pt" o:ole="">
                  <v:imagedata r:id="rId12" o:title=""/>
                </v:shape>
                <w:control r:id="rId18" w:name="TextBox14" w:shapeid="_x0000_i1045"/>
              </w:object>
            </w:r>
            <w:r w:rsidRPr="006629C8">
              <w:t xml:space="preserve">  </w:t>
            </w:r>
            <w:r>
              <w:rPr>
                <w:iCs/>
                <w:kern w:val="24"/>
              </w:rPr>
              <w:t>Regulatory requirements</w:t>
            </w:r>
          </w:p>
          <w:p w14:paraId="35766E34" w14:textId="0D87C9B0" w:rsidR="001D6A32" w:rsidRPr="00CD242D" w:rsidRDefault="001D6A32" w:rsidP="001D6A32">
            <w:pPr>
              <w:pStyle w:val="NormalArial"/>
              <w:spacing w:before="120"/>
              <w:rPr>
                <w:rFonts w:cs="Arial"/>
                <w:color w:val="000000"/>
              </w:rPr>
            </w:pPr>
            <w:r w:rsidRPr="006629C8">
              <w:object w:dxaOrig="1440" w:dyaOrig="1440" w14:anchorId="2742F39D">
                <v:shape id="_x0000_i1047" type="#_x0000_t75" style="width:15.75pt;height:15pt" o:ole="">
                  <v:imagedata r:id="rId12" o:title=""/>
                </v:shape>
                <w:control r:id="rId19" w:name="TextBox15" w:shapeid="_x0000_i1047"/>
              </w:object>
            </w:r>
            <w:r w:rsidRPr="006629C8">
              <w:t xml:space="preserve">  </w:t>
            </w:r>
            <w:r>
              <w:rPr>
                <w:rFonts w:cs="Arial"/>
                <w:color w:val="000000"/>
              </w:rPr>
              <w:t>ERCOT Board/PUCT Directive</w:t>
            </w:r>
          </w:p>
          <w:p w14:paraId="1B6E9CFB" w14:textId="77777777" w:rsidR="001D6A32" w:rsidRDefault="001D6A32" w:rsidP="001D6A32">
            <w:pPr>
              <w:pStyle w:val="NormalArial"/>
              <w:rPr>
                <w:i/>
                <w:sz w:val="20"/>
                <w:szCs w:val="20"/>
              </w:rPr>
            </w:pPr>
          </w:p>
          <w:p w14:paraId="3EA56494" w14:textId="0D84B080" w:rsidR="001D6A32" w:rsidRPr="001D6A32" w:rsidRDefault="001D6A32" w:rsidP="001D6A32">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61F38" w14:paraId="26CC2BF5" w14:textId="77777777" w:rsidTr="00BC2D06">
        <w:trPr>
          <w:trHeight w:val="518"/>
        </w:trPr>
        <w:tc>
          <w:tcPr>
            <w:tcW w:w="2880" w:type="dxa"/>
            <w:gridSpan w:val="2"/>
            <w:tcBorders>
              <w:bottom w:val="single" w:sz="4" w:space="0" w:color="auto"/>
            </w:tcBorders>
            <w:shd w:val="clear" w:color="auto" w:fill="FFFFFF"/>
            <w:vAlign w:val="center"/>
          </w:tcPr>
          <w:p w14:paraId="102F9FA4" w14:textId="77777777" w:rsidR="00D61F38" w:rsidRDefault="00D61F38" w:rsidP="00D61F38">
            <w:pPr>
              <w:pStyle w:val="Header"/>
            </w:pPr>
            <w:r>
              <w:t>Justification of Reason for Revision and Market Impacts</w:t>
            </w:r>
          </w:p>
        </w:tc>
        <w:tc>
          <w:tcPr>
            <w:tcW w:w="7560" w:type="dxa"/>
            <w:gridSpan w:val="2"/>
            <w:tcBorders>
              <w:bottom w:val="single" w:sz="4" w:space="0" w:color="auto"/>
            </w:tcBorders>
            <w:vAlign w:val="center"/>
          </w:tcPr>
          <w:p w14:paraId="0E0C0483" w14:textId="05972675" w:rsidR="00D61F38" w:rsidRDefault="002B588F" w:rsidP="00D61F38">
            <w:pPr>
              <w:pStyle w:val="NormalArial"/>
              <w:spacing w:before="120" w:after="120"/>
            </w:pPr>
            <w:r>
              <w:t>T</w:t>
            </w:r>
            <w:r w:rsidR="001D6A32">
              <w:t>ransmission Service Providers (T</w:t>
            </w:r>
            <w:r>
              <w:t>SPs</w:t>
            </w:r>
            <w:r w:rsidR="001D6A32">
              <w:t>)</w:t>
            </w:r>
            <w:r>
              <w:t xml:space="preserve"> have proposed to double the review threshold for ERCOT projects from $50 million to $100 million in N</w:t>
            </w:r>
            <w:r w:rsidR="001D6A32">
              <w:t>odal Protocol Revision Request (N</w:t>
            </w:r>
            <w:r>
              <w:t>PRR</w:t>
            </w:r>
            <w:r w:rsidR="001D6A32">
              <w:t xml:space="preserve">) </w:t>
            </w:r>
            <w:r>
              <w:t>1274</w:t>
            </w:r>
            <w:r w:rsidR="001D6A32">
              <w:t>, RPG Estimated Capital Cost Thresholds of Proposed Transmission Projects</w:t>
            </w:r>
            <w:r>
              <w:t xml:space="preserve">.  If </w:t>
            </w:r>
            <w:r w:rsidR="00C67ED1">
              <w:t xml:space="preserve">the </w:t>
            </w:r>
            <w:r w:rsidR="002D6849">
              <w:t>6/12/25</w:t>
            </w:r>
            <w:r w:rsidR="00C67ED1">
              <w:t xml:space="preserve"> TEBA </w:t>
            </w:r>
            <w:r>
              <w:t xml:space="preserve">comments </w:t>
            </w:r>
            <w:r w:rsidR="00592CA3">
              <w:t>are recommended to amend NPRR1274</w:t>
            </w:r>
            <w:r w:rsidR="00090332">
              <w:t>,</w:t>
            </w:r>
            <w:r>
              <w:t xml:space="preserve"> </w:t>
            </w:r>
            <w:r>
              <w:lastRenderedPageBreak/>
              <w:t xml:space="preserve">relaxation </w:t>
            </w:r>
            <w:r w:rsidR="001F1080">
              <w:t>of</w:t>
            </w:r>
            <w:r>
              <w:t xml:space="preserve"> the project review threshold for transmission projects paid for by consumers should create an additional consumer benefit.  </w:t>
            </w:r>
          </w:p>
          <w:p w14:paraId="7E15D653" w14:textId="77777777" w:rsidR="002B588F" w:rsidRPr="00625E5D" w:rsidRDefault="002B588F" w:rsidP="00D61F38">
            <w:pPr>
              <w:pStyle w:val="NormalArial"/>
              <w:spacing w:before="120" w:after="120"/>
              <w:rPr>
                <w:iCs/>
                <w:kern w:val="24"/>
              </w:rPr>
            </w:pPr>
            <w:r>
              <w:t xml:space="preserve">Grid enhancing technologies and advanced conductors benefit consumers and the grid by lowering the cost of maintaining system reliability and system resiliency. </w:t>
            </w:r>
          </w:p>
        </w:tc>
      </w:tr>
    </w:tbl>
    <w:p w14:paraId="01BF2EF3"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18F3B988" w14:textId="77777777" w:rsidTr="00D61F38">
        <w:trPr>
          <w:cantSplit/>
          <w:trHeight w:val="432"/>
        </w:trPr>
        <w:tc>
          <w:tcPr>
            <w:tcW w:w="10440" w:type="dxa"/>
            <w:gridSpan w:val="2"/>
            <w:tcBorders>
              <w:top w:val="single" w:sz="4" w:space="0" w:color="auto"/>
            </w:tcBorders>
            <w:shd w:val="clear" w:color="auto" w:fill="FFFFFF"/>
            <w:vAlign w:val="center"/>
          </w:tcPr>
          <w:p w14:paraId="5492A5E9" w14:textId="269E5D3D" w:rsidR="00342163" w:rsidRPr="00803D48" w:rsidRDefault="00D61F38" w:rsidP="00803D48">
            <w:pPr>
              <w:pStyle w:val="Header"/>
              <w:jc w:val="center"/>
              <w:rPr>
                <w:bCs w:val="0"/>
              </w:rPr>
            </w:pPr>
            <w:r>
              <w:t>Sponsor</w:t>
            </w:r>
          </w:p>
        </w:tc>
      </w:tr>
      <w:tr w:rsidR="00D61F38" w14:paraId="00BDCB03" w14:textId="77777777" w:rsidTr="00D61F38">
        <w:trPr>
          <w:cantSplit/>
          <w:trHeight w:val="432"/>
        </w:trPr>
        <w:tc>
          <w:tcPr>
            <w:tcW w:w="2993" w:type="dxa"/>
            <w:shd w:val="clear" w:color="auto" w:fill="FFFFFF"/>
            <w:vAlign w:val="center"/>
          </w:tcPr>
          <w:p w14:paraId="7088ED54" w14:textId="12AB0B68" w:rsidR="00342163" w:rsidRPr="001D6A32" w:rsidRDefault="00D61F38" w:rsidP="001D6A32">
            <w:pPr>
              <w:pStyle w:val="Header"/>
              <w:rPr>
                <w:bCs w:val="0"/>
              </w:rPr>
            </w:pPr>
            <w:r w:rsidRPr="00B93CA0">
              <w:rPr>
                <w:bCs w:val="0"/>
              </w:rPr>
              <w:t>Name</w:t>
            </w:r>
          </w:p>
        </w:tc>
        <w:tc>
          <w:tcPr>
            <w:tcW w:w="7447" w:type="dxa"/>
            <w:vAlign w:val="center"/>
          </w:tcPr>
          <w:p w14:paraId="500591F9" w14:textId="77777777" w:rsidR="00D61F38" w:rsidRDefault="006B121B" w:rsidP="009A7D32">
            <w:pPr>
              <w:pStyle w:val="NormalArial"/>
            </w:pPr>
            <w:r>
              <w:t>Bryn Baker; Eric Goff</w:t>
            </w:r>
          </w:p>
        </w:tc>
      </w:tr>
      <w:tr w:rsidR="00D61F38" w14:paraId="10D67A56" w14:textId="77777777" w:rsidTr="00D61F38">
        <w:trPr>
          <w:cantSplit/>
          <w:trHeight w:val="432"/>
        </w:trPr>
        <w:tc>
          <w:tcPr>
            <w:tcW w:w="2993" w:type="dxa"/>
            <w:shd w:val="clear" w:color="auto" w:fill="FFFFFF"/>
            <w:vAlign w:val="center"/>
          </w:tcPr>
          <w:p w14:paraId="0C21E57F" w14:textId="77777777" w:rsidR="00D61F38" w:rsidRPr="00B93CA0" w:rsidRDefault="00D61F38" w:rsidP="009A7D32">
            <w:pPr>
              <w:pStyle w:val="Header"/>
              <w:rPr>
                <w:bCs w:val="0"/>
              </w:rPr>
            </w:pPr>
            <w:r w:rsidRPr="00B93CA0">
              <w:rPr>
                <w:bCs w:val="0"/>
              </w:rPr>
              <w:t>E-mail Address</w:t>
            </w:r>
          </w:p>
        </w:tc>
        <w:tc>
          <w:tcPr>
            <w:tcW w:w="7447" w:type="dxa"/>
            <w:vAlign w:val="center"/>
          </w:tcPr>
          <w:p w14:paraId="0B6DDD7B" w14:textId="77777777" w:rsidR="00D61F38" w:rsidRDefault="006B121B" w:rsidP="009A7D32">
            <w:pPr>
              <w:pStyle w:val="NormalArial"/>
            </w:pPr>
            <w:hyperlink r:id="rId20" w:history="1">
              <w:r w:rsidRPr="001D45D4">
                <w:rPr>
                  <w:rStyle w:val="Hyperlink"/>
                </w:rPr>
                <w:t>BBaker@cebuyers.org</w:t>
              </w:r>
            </w:hyperlink>
            <w:r>
              <w:t xml:space="preserve">; </w:t>
            </w:r>
            <w:hyperlink r:id="rId21" w:history="1">
              <w:r w:rsidRPr="001D45D4">
                <w:rPr>
                  <w:rStyle w:val="Hyperlink"/>
                </w:rPr>
                <w:t>eric@goffpolicy.com</w:t>
              </w:r>
            </w:hyperlink>
          </w:p>
        </w:tc>
      </w:tr>
      <w:tr w:rsidR="00D61F38" w14:paraId="48BDCC76" w14:textId="77777777" w:rsidTr="00D61F38">
        <w:trPr>
          <w:cantSplit/>
          <w:trHeight w:val="432"/>
        </w:trPr>
        <w:tc>
          <w:tcPr>
            <w:tcW w:w="2993" w:type="dxa"/>
            <w:shd w:val="clear" w:color="auto" w:fill="FFFFFF"/>
            <w:vAlign w:val="center"/>
          </w:tcPr>
          <w:p w14:paraId="0F1FEB62" w14:textId="77777777" w:rsidR="00D61F38" w:rsidRPr="00B93CA0" w:rsidRDefault="00D61F38" w:rsidP="009A7D32">
            <w:pPr>
              <w:pStyle w:val="Header"/>
              <w:rPr>
                <w:bCs w:val="0"/>
              </w:rPr>
            </w:pPr>
            <w:r w:rsidRPr="00B93CA0">
              <w:rPr>
                <w:bCs w:val="0"/>
              </w:rPr>
              <w:t>Company</w:t>
            </w:r>
          </w:p>
        </w:tc>
        <w:tc>
          <w:tcPr>
            <w:tcW w:w="7447" w:type="dxa"/>
            <w:vAlign w:val="center"/>
          </w:tcPr>
          <w:p w14:paraId="5695B7EC" w14:textId="636E3B61" w:rsidR="00D61F38" w:rsidRDefault="006B121B" w:rsidP="009A7D32">
            <w:pPr>
              <w:pStyle w:val="NormalArial"/>
            </w:pPr>
            <w:r>
              <w:t>Texas Energy Buyers Alliance</w:t>
            </w:r>
            <w:r w:rsidR="00787B97">
              <w:t xml:space="preserve"> (TEBA)</w:t>
            </w:r>
          </w:p>
        </w:tc>
      </w:tr>
      <w:tr w:rsidR="00D61F38" w14:paraId="732F0378" w14:textId="77777777" w:rsidTr="00D61F38">
        <w:trPr>
          <w:cantSplit/>
          <w:trHeight w:val="432"/>
        </w:trPr>
        <w:tc>
          <w:tcPr>
            <w:tcW w:w="2993" w:type="dxa"/>
            <w:tcBorders>
              <w:bottom w:val="single" w:sz="4" w:space="0" w:color="auto"/>
            </w:tcBorders>
            <w:shd w:val="clear" w:color="auto" w:fill="FFFFFF"/>
            <w:vAlign w:val="center"/>
          </w:tcPr>
          <w:p w14:paraId="3459A66E"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6E52A273" w14:textId="77777777" w:rsidR="00D61F38" w:rsidRDefault="00D61F38" w:rsidP="009A7D32">
            <w:pPr>
              <w:pStyle w:val="NormalArial"/>
            </w:pPr>
          </w:p>
        </w:tc>
      </w:tr>
      <w:tr w:rsidR="00D61F38" w14:paraId="12873F5E" w14:textId="77777777" w:rsidTr="00D61F38">
        <w:trPr>
          <w:cantSplit/>
          <w:trHeight w:val="432"/>
        </w:trPr>
        <w:tc>
          <w:tcPr>
            <w:tcW w:w="2993" w:type="dxa"/>
            <w:shd w:val="clear" w:color="auto" w:fill="FFFFFF"/>
            <w:vAlign w:val="center"/>
          </w:tcPr>
          <w:p w14:paraId="6DA50FCC"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05BF307" w14:textId="13059600" w:rsidR="00D61F38" w:rsidRDefault="006B121B" w:rsidP="009A7D32">
            <w:pPr>
              <w:pStyle w:val="NormalArial"/>
            </w:pPr>
            <w:r>
              <w:t>512-632-7013</w:t>
            </w:r>
          </w:p>
        </w:tc>
      </w:tr>
      <w:tr w:rsidR="00D61F38" w14:paraId="53DD4911" w14:textId="77777777" w:rsidTr="00D61F38">
        <w:trPr>
          <w:cantSplit/>
          <w:trHeight w:val="432"/>
        </w:trPr>
        <w:tc>
          <w:tcPr>
            <w:tcW w:w="2993" w:type="dxa"/>
            <w:tcBorders>
              <w:bottom w:val="single" w:sz="4" w:space="0" w:color="auto"/>
            </w:tcBorders>
            <w:shd w:val="clear" w:color="auto" w:fill="FFFFFF"/>
            <w:vAlign w:val="center"/>
          </w:tcPr>
          <w:p w14:paraId="6996BB4F"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569CAE73" w14:textId="7B482997" w:rsidR="00D61F38" w:rsidRDefault="00803D48" w:rsidP="009A7D32">
            <w:pPr>
              <w:pStyle w:val="NormalArial"/>
            </w:pPr>
            <w:r>
              <w:t>Not Applicable</w:t>
            </w:r>
          </w:p>
        </w:tc>
      </w:tr>
    </w:tbl>
    <w:p w14:paraId="6B49027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AA7EDE" w14:textId="77777777" w:rsidTr="00D176CF">
        <w:trPr>
          <w:cantSplit/>
          <w:trHeight w:val="432"/>
        </w:trPr>
        <w:tc>
          <w:tcPr>
            <w:tcW w:w="10440" w:type="dxa"/>
            <w:gridSpan w:val="2"/>
            <w:vAlign w:val="center"/>
          </w:tcPr>
          <w:p w14:paraId="6AF081A5" w14:textId="77777777" w:rsidR="009A3772" w:rsidRPr="007C199B" w:rsidRDefault="009A3772" w:rsidP="007C199B">
            <w:pPr>
              <w:pStyle w:val="NormalArial"/>
              <w:jc w:val="center"/>
              <w:rPr>
                <w:b/>
              </w:rPr>
            </w:pPr>
            <w:r w:rsidRPr="007C199B">
              <w:rPr>
                <w:b/>
              </w:rPr>
              <w:t>Market Rules Staff Contact</w:t>
            </w:r>
          </w:p>
        </w:tc>
      </w:tr>
      <w:tr w:rsidR="009A3772" w:rsidRPr="00D56D61" w14:paraId="73C6FF84" w14:textId="77777777" w:rsidTr="00D176CF">
        <w:trPr>
          <w:cantSplit/>
          <w:trHeight w:val="432"/>
        </w:trPr>
        <w:tc>
          <w:tcPr>
            <w:tcW w:w="2880" w:type="dxa"/>
            <w:vAlign w:val="center"/>
          </w:tcPr>
          <w:p w14:paraId="52D1E217" w14:textId="77777777" w:rsidR="009A3772" w:rsidRPr="007C199B" w:rsidRDefault="009A3772">
            <w:pPr>
              <w:pStyle w:val="NormalArial"/>
              <w:rPr>
                <w:b/>
              </w:rPr>
            </w:pPr>
            <w:r w:rsidRPr="007C199B">
              <w:rPr>
                <w:b/>
              </w:rPr>
              <w:t>Name</w:t>
            </w:r>
          </w:p>
        </w:tc>
        <w:tc>
          <w:tcPr>
            <w:tcW w:w="7560" w:type="dxa"/>
            <w:vAlign w:val="center"/>
          </w:tcPr>
          <w:p w14:paraId="58DB6538" w14:textId="2A200960" w:rsidR="009A3772" w:rsidRPr="00D56D61" w:rsidRDefault="00F46CE3">
            <w:pPr>
              <w:pStyle w:val="NormalArial"/>
            </w:pPr>
            <w:r>
              <w:t>Brittney Albracht</w:t>
            </w:r>
          </w:p>
        </w:tc>
      </w:tr>
      <w:tr w:rsidR="009A3772" w:rsidRPr="00D56D61" w14:paraId="2AA5EBB9" w14:textId="77777777" w:rsidTr="00D176CF">
        <w:trPr>
          <w:cantSplit/>
          <w:trHeight w:val="432"/>
        </w:trPr>
        <w:tc>
          <w:tcPr>
            <w:tcW w:w="2880" w:type="dxa"/>
            <w:vAlign w:val="center"/>
          </w:tcPr>
          <w:p w14:paraId="3445538E" w14:textId="77777777" w:rsidR="009A3772" w:rsidRPr="007C199B" w:rsidRDefault="009A3772">
            <w:pPr>
              <w:pStyle w:val="NormalArial"/>
              <w:rPr>
                <w:b/>
              </w:rPr>
            </w:pPr>
            <w:r w:rsidRPr="007C199B">
              <w:rPr>
                <w:b/>
              </w:rPr>
              <w:t>E-Mail Address</w:t>
            </w:r>
          </w:p>
        </w:tc>
        <w:tc>
          <w:tcPr>
            <w:tcW w:w="7560" w:type="dxa"/>
            <w:vAlign w:val="center"/>
          </w:tcPr>
          <w:p w14:paraId="62A337F0" w14:textId="2EA9CCF5" w:rsidR="009A3772" w:rsidRPr="00D56D61" w:rsidRDefault="00F46CE3">
            <w:pPr>
              <w:pStyle w:val="NormalArial"/>
            </w:pPr>
            <w:hyperlink r:id="rId22" w:history="1">
              <w:r w:rsidRPr="00515191">
                <w:rPr>
                  <w:rStyle w:val="Hyperlink"/>
                </w:rPr>
                <w:t>Brittney.Albracht@ercot.com</w:t>
              </w:r>
            </w:hyperlink>
            <w:r>
              <w:t xml:space="preserve"> </w:t>
            </w:r>
          </w:p>
        </w:tc>
      </w:tr>
      <w:tr w:rsidR="009A3772" w:rsidRPr="005370B5" w14:paraId="23AD3582" w14:textId="77777777" w:rsidTr="00D176CF">
        <w:trPr>
          <w:cantSplit/>
          <w:trHeight w:val="432"/>
        </w:trPr>
        <w:tc>
          <w:tcPr>
            <w:tcW w:w="2880" w:type="dxa"/>
            <w:vAlign w:val="center"/>
          </w:tcPr>
          <w:p w14:paraId="3A50E383" w14:textId="77777777" w:rsidR="009A3772" w:rsidRPr="007C199B" w:rsidRDefault="009A3772">
            <w:pPr>
              <w:pStyle w:val="NormalArial"/>
              <w:rPr>
                <w:b/>
              </w:rPr>
            </w:pPr>
            <w:r w:rsidRPr="007C199B">
              <w:rPr>
                <w:b/>
              </w:rPr>
              <w:t>Phone Number</w:t>
            </w:r>
          </w:p>
        </w:tc>
        <w:tc>
          <w:tcPr>
            <w:tcW w:w="7560" w:type="dxa"/>
            <w:vAlign w:val="center"/>
          </w:tcPr>
          <w:p w14:paraId="4C34E11F" w14:textId="30EA6743" w:rsidR="009A3772" w:rsidRDefault="00F46CE3">
            <w:pPr>
              <w:pStyle w:val="NormalArial"/>
            </w:pPr>
            <w:r>
              <w:t>512-225-7027</w:t>
            </w:r>
          </w:p>
        </w:tc>
      </w:tr>
    </w:tbl>
    <w:p w14:paraId="46EA8E7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EB62643" w14:textId="77777777">
        <w:trPr>
          <w:trHeight w:val="350"/>
        </w:trPr>
        <w:tc>
          <w:tcPr>
            <w:tcW w:w="10440" w:type="dxa"/>
            <w:tcBorders>
              <w:bottom w:val="single" w:sz="4" w:space="0" w:color="auto"/>
            </w:tcBorders>
            <w:shd w:val="clear" w:color="auto" w:fill="FFFFFF"/>
            <w:vAlign w:val="center"/>
          </w:tcPr>
          <w:p w14:paraId="2F6988E9" w14:textId="77777777" w:rsidR="009A3772" w:rsidRDefault="009A3772" w:rsidP="005E1113">
            <w:pPr>
              <w:pStyle w:val="Header"/>
              <w:jc w:val="center"/>
            </w:pPr>
            <w:r>
              <w:t xml:space="preserve">Proposed </w:t>
            </w:r>
            <w:r w:rsidR="005E1113">
              <w:t>Guide</w:t>
            </w:r>
            <w:r>
              <w:t xml:space="preserve"> Language Revision</w:t>
            </w:r>
          </w:p>
        </w:tc>
      </w:tr>
    </w:tbl>
    <w:p w14:paraId="2CE6CD74" w14:textId="2715A1E0" w:rsidR="00CE7096" w:rsidRPr="00F87E6E" w:rsidRDefault="00CE7096" w:rsidP="00CE7096">
      <w:pPr>
        <w:keepNext/>
        <w:tabs>
          <w:tab w:val="left" w:pos="1080"/>
        </w:tabs>
        <w:spacing w:before="240" w:after="240"/>
        <w:ind w:left="1080" w:hanging="1080"/>
        <w:outlineLvl w:val="3"/>
        <w:rPr>
          <w:b/>
          <w:bCs/>
        </w:rPr>
      </w:pPr>
      <w:bookmarkStart w:id="0" w:name="_Toc149300234"/>
      <w:r w:rsidRPr="00F87E6E">
        <w:rPr>
          <w:b/>
          <w:bCs/>
        </w:rPr>
        <w:t>3.1.1.2</w:t>
      </w:r>
      <w:r w:rsidRPr="00F87E6E">
        <w:rPr>
          <w:b/>
          <w:bCs/>
        </w:rPr>
        <w:tab/>
      </w:r>
      <w:r>
        <w:rPr>
          <w:b/>
          <w:bCs/>
        </w:rPr>
        <w:t>Regional</w:t>
      </w:r>
      <w:r w:rsidRPr="00F87E6E">
        <w:rPr>
          <w:b/>
          <w:bCs/>
        </w:rPr>
        <w:t xml:space="preserve"> Transmission Plan</w:t>
      </w:r>
      <w:bookmarkEnd w:id="0"/>
    </w:p>
    <w:p w14:paraId="72FEF97E" w14:textId="77777777" w:rsidR="00413527" w:rsidRDefault="00413527" w:rsidP="00413527">
      <w:pPr>
        <w:spacing w:after="240"/>
        <w:ind w:left="720" w:hanging="720"/>
        <w:rPr>
          <w:iCs/>
        </w:rPr>
      </w:pPr>
      <w:r w:rsidRPr="004F18D7">
        <w:rPr>
          <w:iCs/>
        </w:rPr>
        <w:t>(1)</w:t>
      </w:r>
      <w:r>
        <w:rPr>
          <w:iCs/>
        </w:rPr>
        <w:tab/>
      </w:r>
      <w:r w:rsidRPr="004F18D7">
        <w:rPr>
          <w:iCs/>
        </w:rPr>
        <w:t xml:space="preserve">The Regional Transmission Plan is developed annually by ERCOT, in coordination with the RPG and Transmission Service Providers (TSPs).  The Regional Transmission Plan addresses </w:t>
      </w:r>
      <w:r>
        <w:rPr>
          <w:iCs/>
        </w:rPr>
        <w:t>regional and ERCOT-wide</w:t>
      </w:r>
      <w:r w:rsidRPr="004F18D7">
        <w:rPr>
          <w:iCs/>
        </w:rPr>
        <w:t xml:space="preserve"> reliability and economic transmission needs and the planned improvements to meet those needs for the upcoming six years </w:t>
      </w:r>
      <w:r>
        <w:rPr>
          <w:iCs/>
        </w:rPr>
        <w:t>starting with</w:t>
      </w:r>
      <w:r w:rsidRPr="004F18D7">
        <w:rPr>
          <w:iCs/>
        </w:rPr>
        <w:t xml:space="preserve"> the SSWG base cases.  These planned improvements include projects previously approved by the ERCOT Board, projects previously reviewed by the RPG, new projects that will be refined at the appropriate time by TSPs in order to complete RPG review, and the local projects currently planned by TSPs.  Combined, these projects represent ERCOT’s plan </w:t>
      </w:r>
      <w:r>
        <w:rPr>
          <w:iCs/>
        </w:rPr>
        <w:t xml:space="preserve">which </w:t>
      </w:r>
      <w:r w:rsidRPr="004F18D7">
        <w:rPr>
          <w:iCs/>
        </w:rPr>
        <w:t>address</w:t>
      </w:r>
      <w:r>
        <w:rPr>
          <w:iCs/>
        </w:rPr>
        <w:t>es</w:t>
      </w:r>
      <w:r w:rsidRPr="004F18D7">
        <w:rPr>
          <w:iCs/>
        </w:rPr>
        <w:t xml:space="preserve"> the reliability and efficiency of the ERCOT System</w:t>
      </w:r>
      <w:r>
        <w:rPr>
          <w:iCs/>
        </w:rPr>
        <w:t xml:space="preserve"> in order</w:t>
      </w:r>
      <w:r w:rsidRPr="004F18D7">
        <w:rPr>
          <w:iCs/>
        </w:rPr>
        <w:t xml:space="preserve"> to meet North American Electric Reliability Corporation (NERC) Reliability Standards, the Protocols, </w:t>
      </w:r>
      <w:r>
        <w:rPr>
          <w:iCs/>
        </w:rPr>
        <w:t xml:space="preserve">Nodal </w:t>
      </w:r>
      <w:r w:rsidRPr="004F18D7">
        <w:rPr>
          <w:iCs/>
        </w:rPr>
        <w:t>Operating Guides and this Planning Guide.  Projects that are included in the Regional Transmission Plan are not considered to have been endorsed by ERCOT until they have undergone the appropriate level of RPG Project Review as outlined in Protocol Section 3.11.4, Regional Planning Group Project Review Process, if required.</w:t>
      </w:r>
      <w:r>
        <w:rPr>
          <w:iCs/>
        </w:rPr>
        <w:t xml:space="preserve">  The process used by ERCOT to develop the Regional Transmission Plan is outlined in Section 3.1.4, Regional Transmission Plan Development Process.</w:t>
      </w:r>
    </w:p>
    <w:p w14:paraId="3AB6394E" w14:textId="77777777" w:rsidR="00413527" w:rsidRDefault="00413527" w:rsidP="00413527">
      <w:pPr>
        <w:spacing w:after="240"/>
        <w:ind w:left="720" w:hanging="720"/>
        <w:rPr>
          <w:iCs/>
        </w:rPr>
      </w:pPr>
      <w:r>
        <w:rPr>
          <w:iCs/>
        </w:rPr>
        <w:lastRenderedPageBreak/>
        <w:t>(2)</w:t>
      </w:r>
      <w:r>
        <w:rPr>
          <w:iCs/>
        </w:rPr>
        <w:tab/>
        <w:t xml:space="preserve">ERCOT shall post </w:t>
      </w:r>
      <w:r w:rsidRPr="0082419D">
        <w:rPr>
          <w:iCs/>
        </w:rPr>
        <w:t>the Regional Transmission Plan by December 31 of each year</w:t>
      </w:r>
      <w:r>
        <w:rPr>
          <w:iCs/>
        </w:rPr>
        <w:t xml:space="preserve"> as follows:</w:t>
      </w:r>
    </w:p>
    <w:p w14:paraId="7BC139C7" w14:textId="77777777" w:rsidR="00413527" w:rsidRDefault="00413527" w:rsidP="00413527">
      <w:pPr>
        <w:spacing w:after="240"/>
        <w:ind w:left="1440" w:hanging="720"/>
      </w:pPr>
      <w:r>
        <w:rPr>
          <w:iCs/>
        </w:rPr>
        <w:t>(a)</w:t>
      </w:r>
      <w:r>
        <w:rPr>
          <w:iCs/>
        </w:rPr>
        <w:tab/>
      </w:r>
      <w:r>
        <w:t>Versions that include ERCOT Critical Energy Infrastructure Information (ECEII) shall be posted on the Market Information System (MIS) Secure Area;</w:t>
      </w:r>
    </w:p>
    <w:p w14:paraId="3ED27C55" w14:textId="77777777" w:rsidR="00413527" w:rsidRDefault="00413527" w:rsidP="00413527">
      <w:pPr>
        <w:spacing w:after="240"/>
        <w:ind w:left="1440" w:hanging="720"/>
        <w:rPr>
          <w:iCs/>
        </w:rPr>
      </w:pPr>
      <w:r>
        <w:t>(b)</w:t>
      </w:r>
      <w:r>
        <w:tab/>
        <w:t xml:space="preserve">Versions that include both ECEII and Protected Information shall be posted on the MIS Certified Area for TSPs only; </w:t>
      </w:r>
      <w:r>
        <w:rPr>
          <w:iCs/>
        </w:rPr>
        <w:t>and</w:t>
      </w:r>
    </w:p>
    <w:p w14:paraId="2BF8983B" w14:textId="77777777" w:rsidR="00413527" w:rsidRDefault="00413527" w:rsidP="00413527">
      <w:pPr>
        <w:spacing w:after="240"/>
        <w:ind w:left="1440" w:hanging="720"/>
        <w:rPr>
          <w:iCs/>
        </w:rPr>
      </w:pPr>
      <w:r>
        <w:rPr>
          <w:iCs/>
        </w:rPr>
        <w:t>(c)</w:t>
      </w:r>
      <w:r>
        <w:rPr>
          <w:iCs/>
        </w:rPr>
        <w:tab/>
        <w:t xml:space="preserve">Versions redacted of ECEII and Protected Information shall be posted </w:t>
      </w:r>
      <w:r>
        <w:t>on</w:t>
      </w:r>
      <w:r>
        <w:rPr>
          <w:iCs/>
        </w:rPr>
        <w:t xml:space="preserve"> the ERCOT website.</w:t>
      </w:r>
    </w:p>
    <w:p w14:paraId="7AF4D09E" w14:textId="77777777" w:rsidR="00413527" w:rsidRDefault="00413527" w:rsidP="00413527">
      <w:pPr>
        <w:spacing w:after="240"/>
        <w:ind w:left="720" w:hanging="720"/>
        <w:rPr>
          <w:iCs/>
        </w:rPr>
      </w:pPr>
      <w:r>
        <w:rPr>
          <w:iCs/>
        </w:rPr>
        <w:t>(3)</w:t>
      </w:r>
      <w:r>
        <w:rPr>
          <w:iCs/>
        </w:rPr>
        <w:tab/>
        <w:t>ERCOT shall include in the Regional Transmission Plan report a list of Transmission Facilities that are loaded above 95% of their applicable Ratings for the following conditions:</w:t>
      </w:r>
    </w:p>
    <w:p w14:paraId="1CF43EA7" w14:textId="77777777" w:rsidR="00413527" w:rsidRPr="00E97DBB" w:rsidRDefault="00413527" w:rsidP="00413527">
      <w:pPr>
        <w:spacing w:after="240"/>
        <w:ind w:left="1440" w:hanging="720"/>
        <w:rPr>
          <w:szCs w:val="20"/>
        </w:rPr>
      </w:pPr>
      <w:r>
        <w:rPr>
          <w:szCs w:val="20"/>
        </w:rPr>
        <w:t>(a)</w:t>
      </w:r>
      <w:r>
        <w:rPr>
          <w:szCs w:val="20"/>
        </w:rPr>
        <w:tab/>
      </w:r>
      <w:r w:rsidRPr="00E97DBB">
        <w:rPr>
          <w:szCs w:val="20"/>
        </w:rPr>
        <w:t xml:space="preserve">Normal system conditions; or </w:t>
      </w:r>
    </w:p>
    <w:p w14:paraId="61144CE1" w14:textId="77777777" w:rsidR="00413527" w:rsidRPr="00E97DBB" w:rsidRDefault="00413527" w:rsidP="00413527">
      <w:pPr>
        <w:spacing w:after="240"/>
        <w:ind w:left="1440" w:hanging="720"/>
        <w:rPr>
          <w:szCs w:val="20"/>
        </w:rPr>
      </w:pPr>
      <w:r w:rsidRPr="00E97DBB">
        <w:rPr>
          <w:szCs w:val="20"/>
        </w:rPr>
        <w:t>(b)</w:t>
      </w:r>
      <w:r w:rsidRPr="00E97DBB">
        <w:rPr>
          <w:szCs w:val="20"/>
        </w:rPr>
        <w:tab/>
        <w:t>Following the contingency loss of a single generating unit, transmission circuit, transformer, or common tower outage.</w:t>
      </w:r>
    </w:p>
    <w:p w14:paraId="6841F497" w14:textId="77777777" w:rsidR="002D5E13" w:rsidRPr="002D5E13" w:rsidRDefault="002D5E13" w:rsidP="002D5E13">
      <w:pPr>
        <w:ind w:left="720" w:hanging="720"/>
        <w:rPr>
          <w:ins w:id="1" w:author="TEBA" w:date="2025-06-09T16:15:00Z" w16du:dateUtc="2025-06-09T21:15:00Z"/>
          <w:iCs/>
        </w:rPr>
      </w:pPr>
      <w:ins w:id="2" w:author="TEBA" w:date="2025-06-09T16:15:00Z" w16du:dateUtc="2025-06-09T21:15:00Z">
        <w:r w:rsidRPr="002D5E13">
          <w:rPr>
            <w:iCs/>
          </w:rPr>
          <w:t>(4)</w:t>
        </w:r>
        <w:r w:rsidRPr="002D5E13">
          <w:rPr>
            <w:iCs/>
          </w:rPr>
          <w:tab/>
          <w:t>ERCOT must evaluate in the Regional Transmission Plan the potential use of grid enhancing technologies and high-performance conductors for the purpose of:</w:t>
        </w:r>
      </w:ins>
    </w:p>
    <w:p w14:paraId="45512404" w14:textId="77777777" w:rsidR="002D5E13" w:rsidRPr="002D5E13" w:rsidRDefault="002D5E13" w:rsidP="002D5E13">
      <w:pPr>
        <w:ind w:left="720" w:hanging="720"/>
        <w:rPr>
          <w:ins w:id="3" w:author="TEBA" w:date="2025-06-09T16:15:00Z" w16du:dateUtc="2025-06-09T21:15:00Z"/>
          <w:iCs/>
        </w:rPr>
      </w:pPr>
    </w:p>
    <w:p w14:paraId="54DF7B27" w14:textId="77777777" w:rsidR="002D5E13" w:rsidRPr="002D5E13" w:rsidRDefault="002D5E13" w:rsidP="002D5E13">
      <w:pPr>
        <w:ind w:firstLine="720"/>
        <w:rPr>
          <w:ins w:id="4" w:author="TEBA" w:date="2025-06-09T16:15:00Z" w16du:dateUtc="2025-06-09T21:15:00Z"/>
          <w:iCs/>
        </w:rPr>
      </w:pPr>
      <w:ins w:id="5" w:author="TEBA" w:date="2025-06-09T16:15:00Z" w16du:dateUtc="2025-06-09T21:15:00Z">
        <w:r w:rsidRPr="002D5E13">
          <w:rPr>
            <w:iCs/>
          </w:rPr>
          <w:t>(a)  </w:t>
        </w:r>
        <w:r w:rsidRPr="002D5E13">
          <w:rPr>
            <w:iCs/>
          </w:rPr>
          <w:tab/>
          <w:t>increasing transmission capacity;</w:t>
        </w:r>
      </w:ins>
    </w:p>
    <w:p w14:paraId="1C846EDF" w14:textId="77777777" w:rsidR="002D5E13" w:rsidRPr="002D5E13" w:rsidRDefault="002D5E13" w:rsidP="002D5E13">
      <w:pPr>
        <w:ind w:firstLine="720"/>
        <w:rPr>
          <w:ins w:id="6" w:author="TEBA" w:date="2025-06-09T16:15:00Z" w16du:dateUtc="2025-06-09T21:15:00Z"/>
          <w:iCs/>
        </w:rPr>
      </w:pPr>
    </w:p>
    <w:p w14:paraId="1F9E237A" w14:textId="77777777" w:rsidR="002D5E13" w:rsidRPr="002D5E13" w:rsidRDefault="002D5E13" w:rsidP="002D5E13">
      <w:pPr>
        <w:ind w:firstLine="720"/>
        <w:rPr>
          <w:ins w:id="7" w:author="TEBA" w:date="2025-06-09T16:15:00Z" w16du:dateUtc="2025-06-09T21:15:00Z"/>
          <w:iCs/>
        </w:rPr>
      </w:pPr>
      <w:ins w:id="8" w:author="TEBA" w:date="2025-06-09T16:15:00Z" w16du:dateUtc="2025-06-09T21:15:00Z">
        <w:r w:rsidRPr="002D5E13">
          <w:rPr>
            <w:iCs/>
          </w:rPr>
          <w:t>(b)  </w:t>
        </w:r>
        <w:r w:rsidRPr="002D5E13">
          <w:rPr>
            <w:iCs/>
          </w:rPr>
          <w:tab/>
          <w:t>reducing transmission system congestion;</w:t>
        </w:r>
      </w:ins>
    </w:p>
    <w:p w14:paraId="10C3B738" w14:textId="77777777" w:rsidR="002D5E13" w:rsidRPr="002D5E13" w:rsidRDefault="002D5E13" w:rsidP="002D5E13">
      <w:pPr>
        <w:ind w:firstLine="720"/>
        <w:rPr>
          <w:ins w:id="9" w:author="TEBA" w:date="2025-06-09T16:15:00Z" w16du:dateUtc="2025-06-09T21:15:00Z"/>
          <w:iCs/>
        </w:rPr>
      </w:pPr>
    </w:p>
    <w:p w14:paraId="3F58A627" w14:textId="77777777" w:rsidR="002D5E13" w:rsidRPr="002D5E13" w:rsidRDefault="002D5E13" w:rsidP="002D5E13">
      <w:pPr>
        <w:ind w:firstLine="720"/>
        <w:rPr>
          <w:ins w:id="10" w:author="TEBA" w:date="2025-06-09T16:15:00Z" w16du:dateUtc="2025-06-09T21:15:00Z"/>
          <w:iCs/>
        </w:rPr>
      </w:pPr>
      <w:ins w:id="11" w:author="TEBA" w:date="2025-06-09T16:15:00Z" w16du:dateUtc="2025-06-09T21:15:00Z">
        <w:r w:rsidRPr="002D5E13">
          <w:rPr>
            <w:iCs/>
          </w:rPr>
          <w:t>(c)  </w:t>
        </w:r>
        <w:r w:rsidRPr="002D5E13">
          <w:rPr>
            <w:iCs/>
          </w:rPr>
          <w:tab/>
          <w:t>increasing reliability of electric services;</w:t>
        </w:r>
      </w:ins>
    </w:p>
    <w:p w14:paraId="46EAF298" w14:textId="77777777" w:rsidR="002D5E13" w:rsidRPr="002D5E13" w:rsidRDefault="002D5E13" w:rsidP="002D5E13">
      <w:pPr>
        <w:ind w:firstLine="720"/>
        <w:rPr>
          <w:ins w:id="12" w:author="TEBA" w:date="2025-06-09T16:15:00Z" w16du:dateUtc="2025-06-09T21:15:00Z"/>
          <w:iCs/>
        </w:rPr>
      </w:pPr>
    </w:p>
    <w:p w14:paraId="3E69958C" w14:textId="77777777" w:rsidR="002D5E13" w:rsidRPr="002D5E13" w:rsidRDefault="002D5E13" w:rsidP="002D5E13">
      <w:pPr>
        <w:ind w:firstLine="720"/>
        <w:rPr>
          <w:ins w:id="13" w:author="TEBA" w:date="2025-06-09T16:15:00Z" w16du:dateUtc="2025-06-09T21:15:00Z"/>
          <w:iCs/>
        </w:rPr>
      </w:pPr>
      <w:ins w:id="14" w:author="TEBA" w:date="2025-06-09T16:15:00Z" w16du:dateUtc="2025-06-09T21:15:00Z">
        <w:r w:rsidRPr="002D5E13">
          <w:rPr>
            <w:iCs/>
          </w:rPr>
          <w:t>(d)  </w:t>
        </w:r>
        <w:r w:rsidRPr="002D5E13">
          <w:rPr>
            <w:iCs/>
          </w:rPr>
          <w:tab/>
          <w:t>increasing safety of transmission system crossings over water; and</w:t>
        </w:r>
      </w:ins>
    </w:p>
    <w:p w14:paraId="739AFE03" w14:textId="77777777" w:rsidR="002D5E13" w:rsidRPr="002D5E13" w:rsidRDefault="002D5E13" w:rsidP="002D5E13">
      <w:pPr>
        <w:ind w:firstLine="720"/>
        <w:rPr>
          <w:ins w:id="15" w:author="TEBA" w:date="2025-06-09T16:15:00Z" w16du:dateUtc="2025-06-09T21:15:00Z"/>
          <w:iCs/>
        </w:rPr>
      </w:pPr>
    </w:p>
    <w:p w14:paraId="1C0FB759" w14:textId="77777777" w:rsidR="002D5E13" w:rsidRPr="002D5E13" w:rsidRDefault="002D5E13" w:rsidP="002D5E13">
      <w:pPr>
        <w:ind w:firstLine="720"/>
        <w:rPr>
          <w:ins w:id="16" w:author="TEBA" w:date="2025-06-09T16:15:00Z" w16du:dateUtc="2025-06-09T21:15:00Z"/>
          <w:iCs/>
        </w:rPr>
      </w:pPr>
      <w:ins w:id="17" w:author="TEBA" w:date="2025-06-09T16:15:00Z" w16du:dateUtc="2025-06-09T21:15:00Z">
        <w:r w:rsidRPr="002D5E13">
          <w:rPr>
            <w:iCs/>
          </w:rPr>
          <w:t>(e) </w:t>
        </w:r>
        <w:r w:rsidRPr="002D5E13">
          <w:rPr>
            <w:iCs/>
          </w:rPr>
          <w:tab/>
          <w:t> reducing the risk of wildfires.</w:t>
        </w:r>
      </w:ins>
    </w:p>
    <w:p w14:paraId="21F9875C" w14:textId="77777777" w:rsidR="002D5E13" w:rsidRPr="002D5E13" w:rsidRDefault="002D5E13" w:rsidP="002D5E13">
      <w:pPr>
        <w:rPr>
          <w:ins w:id="18" w:author="TEBA" w:date="2025-06-09T16:15:00Z" w16du:dateUtc="2025-06-09T21:15:00Z"/>
          <w:iCs/>
        </w:rPr>
      </w:pPr>
    </w:p>
    <w:p w14:paraId="7CCA8678" w14:textId="77777777" w:rsidR="002D5E13" w:rsidRPr="002D5E13" w:rsidRDefault="002D5E13" w:rsidP="002D5E13">
      <w:pPr>
        <w:rPr>
          <w:ins w:id="19" w:author="TEBA" w:date="2025-06-09T16:15:00Z" w16du:dateUtc="2025-06-09T21:15:00Z"/>
          <w:iCs/>
        </w:rPr>
      </w:pPr>
      <w:ins w:id="20" w:author="TEBA" w:date="2025-06-09T16:15:00Z" w16du:dateUtc="2025-06-09T21:15:00Z">
        <w:r w:rsidRPr="002D5E13">
          <w:rPr>
            <w:iCs/>
          </w:rPr>
          <w:t>(5)</w:t>
        </w:r>
        <w:r w:rsidRPr="002D5E13">
          <w:rPr>
            <w:iCs/>
          </w:rPr>
          <w:tab/>
          <w:t xml:space="preserve">For the purposes of the Regional Transmission Plan: </w:t>
        </w:r>
      </w:ins>
    </w:p>
    <w:p w14:paraId="0095B6B0" w14:textId="77777777" w:rsidR="002D5E13" w:rsidRPr="002D5E13" w:rsidRDefault="002D5E13" w:rsidP="002D5E13">
      <w:pPr>
        <w:ind w:firstLine="720"/>
        <w:rPr>
          <w:ins w:id="21" w:author="TEBA" w:date="2025-06-09T16:15:00Z" w16du:dateUtc="2025-06-09T21:15:00Z"/>
          <w:iCs/>
        </w:rPr>
      </w:pPr>
    </w:p>
    <w:p w14:paraId="0A8E329E" w14:textId="405CDB81" w:rsidR="002D5E13" w:rsidRPr="002D5E13" w:rsidRDefault="002D5E13" w:rsidP="002D5E13">
      <w:pPr>
        <w:ind w:left="1440" w:hanging="720"/>
        <w:rPr>
          <w:ins w:id="22" w:author="TEBA" w:date="2025-06-09T16:15:00Z" w16du:dateUtc="2025-06-09T21:15:00Z"/>
          <w:iCs/>
        </w:rPr>
      </w:pPr>
      <w:ins w:id="23" w:author="TEBA" w:date="2025-06-09T16:15:00Z" w16du:dateUtc="2025-06-09T21:15:00Z">
        <w:r w:rsidRPr="002D5E13">
          <w:rPr>
            <w:iCs/>
          </w:rPr>
          <w:t>(a)</w:t>
        </w:r>
        <w:r w:rsidRPr="002D5E13">
          <w:rPr>
            <w:iCs/>
          </w:rPr>
          <w:tab/>
          <w:t>“Grid enhancing technologies” mean any hardware or software technology that enables or provides enhanced or more efficient performance from the</w:t>
        </w:r>
      </w:ins>
      <w:r w:rsidR="00284157">
        <w:rPr>
          <w:iCs/>
        </w:rPr>
        <w:t xml:space="preserve"> </w:t>
      </w:r>
      <w:ins w:id="24" w:author="TEBA" w:date="2025-06-09T16:15:00Z" w16du:dateUtc="2025-06-09T21:15:00Z">
        <w:r w:rsidRPr="002D5E13">
          <w:rPr>
            <w:iCs/>
          </w:rPr>
          <w:t>transmission system; and</w:t>
        </w:r>
      </w:ins>
    </w:p>
    <w:p w14:paraId="0C387F1D" w14:textId="77777777" w:rsidR="002D5E13" w:rsidRPr="002D5E13" w:rsidRDefault="002D5E13" w:rsidP="002D5E13">
      <w:pPr>
        <w:ind w:left="1440" w:hanging="720"/>
        <w:rPr>
          <w:ins w:id="25" w:author="TEBA" w:date="2025-06-09T16:15:00Z" w16du:dateUtc="2025-06-09T21:15:00Z"/>
          <w:iCs/>
        </w:rPr>
      </w:pPr>
    </w:p>
    <w:p w14:paraId="6E7144DA" w14:textId="77777777" w:rsidR="002D5E13" w:rsidRPr="002D5E13" w:rsidRDefault="002D5E13" w:rsidP="002D5E13">
      <w:pPr>
        <w:ind w:left="1440" w:hanging="720"/>
        <w:rPr>
          <w:ins w:id="26" w:author="TEBA" w:date="2025-06-09T16:15:00Z" w16du:dateUtc="2025-06-09T21:15:00Z"/>
          <w:iCs/>
        </w:rPr>
      </w:pPr>
      <w:ins w:id="27" w:author="TEBA" w:date="2025-06-09T16:15:00Z" w16du:dateUtc="2025-06-09T21:15:00Z">
        <w:r w:rsidRPr="002D5E13">
          <w:rPr>
            <w:iCs/>
          </w:rPr>
          <w:t>(b)</w:t>
        </w:r>
        <w:r w:rsidRPr="002D5E13">
          <w:rPr>
            <w:iCs/>
          </w:rPr>
          <w:tab/>
          <w:t>"High-performance conductors" means modern conductor technologies that have improved performance characteristics, such as increased capacity, higher efficiency, and reduced or no thermal sag.</w:t>
        </w:r>
      </w:ins>
    </w:p>
    <w:p w14:paraId="0A6B4211" w14:textId="77777777" w:rsidR="002D5E13" w:rsidRPr="002D5E13" w:rsidRDefault="002D5E13" w:rsidP="002D5E13">
      <w:pPr>
        <w:ind w:left="720" w:hanging="720"/>
        <w:rPr>
          <w:ins w:id="28" w:author="TEBA" w:date="2025-06-09T16:15:00Z" w16du:dateUtc="2025-06-09T21:15:00Z"/>
          <w:iCs/>
        </w:rPr>
      </w:pPr>
    </w:p>
    <w:p w14:paraId="4FD24065" w14:textId="1FEEB586" w:rsidR="002D5E13" w:rsidRPr="002D5E13" w:rsidRDefault="002D5E13" w:rsidP="002D5E13">
      <w:pPr>
        <w:ind w:left="720" w:hanging="720"/>
        <w:rPr>
          <w:ins w:id="29" w:author="TEBA" w:date="2025-06-09T16:15:00Z" w16du:dateUtc="2025-06-09T21:15:00Z"/>
          <w:iCs/>
        </w:rPr>
      </w:pPr>
      <w:ins w:id="30" w:author="TEBA" w:date="2025-06-09T16:15:00Z" w16du:dateUtc="2025-06-09T21:15:00Z">
        <w:r w:rsidRPr="002D5E13">
          <w:rPr>
            <w:iCs/>
          </w:rPr>
          <w:t>(6)  </w:t>
        </w:r>
        <w:r w:rsidRPr="002D5E13">
          <w:rPr>
            <w:iCs/>
          </w:rPr>
          <w:tab/>
          <w:t>An evaluation under paragraph (4)</w:t>
        </w:r>
      </w:ins>
      <w:ins w:id="31" w:author="TEBA" w:date="2025-06-12T14:05:00Z" w16du:dateUtc="2025-06-12T19:05:00Z">
        <w:r w:rsidR="002D6849">
          <w:rPr>
            <w:iCs/>
          </w:rPr>
          <w:t xml:space="preserve"> above </w:t>
        </w:r>
      </w:ins>
      <w:ins w:id="32" w:author="TEBA" w:date="2025-06-09T16:15:00Z" w16du:dateUtc="2025-06-09T21:15:00Z">
        <w:r w:rsidRPr="002D5E13">
          <w:rPr>
            <w:iCs/>
          </w:rPr>
          <w:t>must include considerations of the availability, technical feasibility, repairability, durability, operational risks, long-term</w:t>
        </w:r>
      </w:ins>
      <w:ins w:id="33" w:author="TEBA" w:date="2025-06-12T14:06:00Z" w16du:dateUtc="2025-06-12T19:06:00Z">
        <w:r w:rsidR="00284157">
          <w:rPr>
            <w:iCs/>
          </w:rPr>
          <w:t xml:space="preserve"> L</w:t>
        </w:r>
      </w:ins>
      <w:ins w:id="34" w:author="TEBA" w:date="2025-06-09T16:15:00Z" w16du:dateUtc="2025-06-09T21:15:00Z">
        <w:r w:rsidRPr="002D5E13">
          <w:rPr>
            <w:iCs/>
          </w:rPr>
          <w:t xml:space="preserve">oad support </w:t>
        </w:r>
        <w:r w:rsidRPr="002D5E13">
          <w:rPr>
            <w:iCs/>
          </w:rPr>
          <w:lastRenderedPageBreak/>
          <w:t>viability, and cost-effectiveness of grid enhancing technologies and high-performance conductors.</w:t>
        </w:r>
      </w:ins>
    </w:p>
    <w:p w14:paraId="4FFD41B3" w14:textId="77777777" w:rsidR="002D5E13" w:rsidRPr="002D5E13" w:rsidRDefault="002D5E13" w:rsidP="002D5E13">
      <w:pPr>
        <w:ind w:left="720" w:hanging="720"/>
        <w:rPr>
          <w:ins w:id="35" w:author="TEBA" w:date="2025-06-09T16:15:00Z" w16du:dateUtc="2025-06-09T21:15:00Z"/>
          <w:iCs/>
        </w:rPr>
      </w:pPr>
    </w:p>
    <w:p w14:paraId="41CE5628" w14:textId="2944B2EE" w:rsidR="002D5E13" w:rsidRPr="00A41A69" w:rsidRDefault="002D5E13" w:rsidP="002D5E13">
      <w:pPr>
        <w:ind w:left="720" w:hanging="720"/>
        <w:rPr>
          <w:ins w:id="36" w:author="TEBA" w:date="2025-06-09T16:15:00Z" w16du:dateUtc="2025-06-09T21:15:00Z"/>
          <w:iCs/>
        </w:rPr>
      </w:pPr>
      <w:ins w:id="37" w:author="TEBA" w:date="2025-06-09T16:15:00Z" w16du:dateUtc="2025-06-09T21:15:00Z">
        <w:r w:rsidRPr="002D5E13">
          <w:rPr>
            <w:iCs/>
          </w:rPr>
          <w:t>(7)</w:t>
        </w:r>
        <w:r w:rsidRPr="002D5E13">
          <w:rPr>
            <w:iCs/>
          </w:rPr>
          <w:tab/>
          <w:t>To facilitate its obligations under paragraph (6)</w:t>
        </w:r>
      </w:ins>
      <w:ins w:id="38" w:author="TEBA" w:date="2025-06-12T14:05:00Z" w16du:dateUtc="2025-06-12T19:05:00Z">
        <w:r w:rsidR="002D6849">
          <w:rPr>
            <w:iCs/>
          </w:rPr>
          <w:t xml:space="preserve"> above,</w:t>
        </w:r>
      </w:ins>
      <w:ins w:id="39" w:author="TEBA" w:date="2025-06-09T16:15:00Z" w16du:dateUtc="2025-06-09T21:15:00Z">
        <w:r w:rsidRPr="002D5E13">
          <w:rPr>
            <w:iCs/>
          </w:rPr>
          <w:t xml:space="preserve"> ERCOT may from time to time prepare</w:t>
        </w:r>
      </w:ins>
      <w:ins w:id="40" w:author="TEBA" w:date="2025-06-12T14:13:00Z" w16du:dateUtc="2025-06-12T19:13:00Z">
        <w:r w:rsidR="00091E02">
          <w:rPr>
            <w:iCs/>
          </w:rPr>
          <w:t xml:space="preserve"> and/or</w:t>
        </w:r>
      </w:ins>
      <w:ins w:id="41" w:author="TEBA" w:date="2025-06-09T16:15:00Z" w16du:dateUtc="2025-06-09T21:15:00Z">
        <w:r w:rsidRPr="002D5E13">
          <w:rPr>
            <w:iCs/>
          </w:rPr>
          <w:t xml:space="preserve"> provide a report of available grid enhancing technologies and high-performance conductors for TSPs to consider in constructing and operating their facilities.  ERCOT may decline to recommend the use of a particular grid enhancing technology or high-performance conductor if it determines the technology or conductor is not readily available or implementation of the technology or conductor would not be feasible or cost-effective.</w:t>
        </w:r>
      </w:ins>
    </w:p>
    <w:p w14:paraId="10695DF8" w14:textId="77777777" w:rsidR="009A3772" w:rsidRPr="00CE7096" w:rsidRDefault="009A3772" w:rsidP="00CE7096"/>
    <w:sectPr w:rsidR="009A3772" w:rsidRPr="00CE7096">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648C" w14:textId="77777777" w:rsidR="00BA5648" w:rsidRDefault="00BA5648">
      <w:r>
        <w:separator/>
      </w:r>
    </w:p>
  </w:endnote>
  <w:endnote w:type="continuationSeparator" w:id="0">
    <w:p w14:paraId="2C6B7D83"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C1CE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FF128" w14:textId="2229DFE8" w:rsidR="00D176CF" w:rsidRDefault="002D6849">
    <w:pPr>
      <w:pStyle w:val="Footer"/>
      <w:tabs>
        <w:tab w:val="clear" w:pos="4320"/>
        <w:tab w:val="clear" w:pos="8640"/>
        <w:tab w:val="right" w:pos="9360"/>
      </w:tabs>
      <w:rPr>
        <w:rFonts w:ascii="Arial" w:hAnsi="Arial" w:cs="Arial"/>
        <w:sz w:val="18"/>
      </w:rPr>
    </w:pPr>
    <w:r>
      <w:rPr>
        <w:rFonts w:ascii="Arial" w:hAnsi="Arial" w:cs="Arial"/>
        <w:sz w:val="18"/>
        <w:szCs w:val="18"/>
      </w:rPr>
      <w:t>128</w:t>
    </w:r>
    <w:r w:rsidRPr="001F4B64">
      <w:rPr>
        <w:rFonts w:ascii="Arial" w:hAnsi="Arial" w:cs="Arial"/>
        <w:sz w:val="18"/>
        <w:szCs w:val="18"/>
      </w:rPr>
      <w:t xml:space="preserve">PGRR </w:t>
    </w:r>
    <w:r w:rsidR="001F4B64" w:rsidRPr="001F4B64">
      <w:rPr>
        <w:rFonts w:ascii="Arial" w:hAnsi="Arial" w:cs="Arial"/>
        <w:sz w:val="18"/>
        <w:szCs w:val="18"/>
      </w:rPr>
      <w:t>Regional Transmission Plan Review of Grid Enhancing Technologies</w:t>
    </w:r>
    <w:r w:rsidR="001F4B64" w:rsidRPr="001F4B64" w:rsidDel="001F4B64">
      <w:rPr>
        <w:rFonts w:ascii="Arial" w:hAnsi="Arial" w:cs="Arial"/>
        <w:sz w:val="18"/>
        <w:szCs w:val="18"/>
      </w:rPr>
      <w:t xml:space="preserve"> </w:t>
    </w:r>
    <w:r w:rsidR="001F4B64" w:rsidRPr="001F4B64">
      <w:rPr>
        <w:rFonts w:ascii="Arial" w:hAnsi="Arial" w:cs="Arial"/>
        <w:sz w:val="18"/>
        <w:szCs w:val="18"/>
      </w:rPr>
      <w:t>06</w:t>
    </w:r>
    <w:r>
      <w:rPr>
        <w:rFonts w:ascii="Arial" w:hAnsi="Arial" w:cs="Arial"/>
        <w:sz w:val="18"/>
        <w:szCs w:val="18"/>
      </w:rPr>
      <w:t>12</w:t>
    </w:r>
    <w:r w:rsidR="001F4B64" w:rsidRPr="001F4B64">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44E3932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BC2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DB2C1" w14:textId="77777777" w:rsidR="00BA5648" w:rsidRDefault="00BA5648">
      <w:r>
        <w:separator/>
      </w:r>
    </w:p>
  </w:footnote>
  <w:footnote w:type="continuationSeparator" w:id="0">
    <w:p w14:paraId="3F8150D8"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524BD"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0"/>
  </w:num>
  <w:num w:numId="3" w16cid:durableId="1465851006">
    <w:abstractNumId w:val="11"/>
  </w:num>
  <w:num w:numId="4" w16cid:durableId="2101876533">
    <w:abstractNumId w:val="1"/>
  </w:num>
  <w:num w:numId="5" w16cid:durableId="90930211">
    <w:abstractNumId w:val="6"/>
  </w:num>
  <w:num w:numId="6" w16cid:durableId="147064057">
    <w:abstractNumId w:val="6"/>
  </w:num>
  <w:num w:numId="7" w16cid:durableId="1755010341">
    <w:abstractNumId w:val="6"/>
  </w:num>
  <w:num w:numId="8" w16cid:durableId="1467819988">
    <w:abstractNumId w:val="6"/>
  </w:num>
  <w:num w:numId="9" w16cid:durableId="2243846">
    <w:abstractNumId w:val="6"/>
  </w:num>
  <w:num w:numId="10" w16cid:durableId="1707677871">
    <w:abstractNumId w:val="6"/>
  </w:num>
  <w:num w:numId="11" w16cid:durableId="1251043373">
    <w:abstractNumId w:val="6"/>
  </w:num>
  <w:num w:numId="12" w16cid:durableId="2116292320">
    <w:abstractNumId w:val="6"/>
  </w:num>
  <w:num w:numId="13" w16cid:durableId="1336956191">
    <w:abstractNumId w:val="6"/>
  </w:num>
  <w:num w:numId="14" w16cid:durableId="2090686666">
    <w:abstractNumId w:val="3"/>
  </w:num>
  <w:num w:numId="15" w16cid:durableId="437800973">
    <w:abstractNumId w:val="5"/>
  </w:num>
  <w:num w:numId="16" w16cid:durableId="700282402">
    <w:abstractNumId w:val="8"/>
  </w:num>
  <w:num w:numId="17" w16cid:durableId="1309476948">
    <w:abstractNumId w:val="9"/>
  </w:num>
  <w:num w:numId="18" w16cid:durableId="550963706">
    <w:abstractNumId w:val="4"/>
  </w:num>
  <w:num w:numId="19" w16cid:durableId="1284192548">
    <w:abstractNumId w:val="7"/>
  </w:num>
  <w:num w:numId="20" w16cid:durableId="856843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BA">
    <w15:presenceInfo w15:providerId="None" w15:userId="TE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0332"/>
    <w:rsid w:val="00091E02"/>
    <w:rsid w:val="000D1AEB"/>
    <w:rsid w:val="000D3E64"/>
    <w:rsid w:val="000F13C5"/>
    <w:rsid w:val="00105A36"/>
    <w:rsid w:val="001229FA"/>
    <w:rsid w:val="001313B4"/>
    <w:rsid w:val="001359DB"/>
    <w:rsid w:val="0014546D"/>
    <w:rsid w:val="001500D9"/>
    <w:rsid w:val="00156DB7"/>
    <w:rsid w:val="00157228"/>
    <w:rsid w:val="00160C3C"/>
    <w:rsid w:val="0017025A"/>
    <w:rsid w:val="00177461"/>
    <w:rsid w:val="0017783C"/>
    <w:rsid w:val="0019314C"/>
    <w:rsid w:val="001D6A32"/>
    <w:rsid w:val="001E00B0"/>
    <w:rsid w:val="001F1080"/>
    <w:rsid w:val="001F38F0"/>
    <w:rsid w:val="001F4B64"/>
    <w:rsid w:val="00237430"/>
    <w:rsid w:val="00276A99"/>
    <w:rsid w:val="00284157"/>
    <w:rsid w:val="00286AD9"/>
    <w:rsid w:val="002966F3"/>
    <w:rsid w:val="002B588F"/>
    <w:rsid w:val="002B69F3"/>
    <w:rsid w:val="002B763A"/>
    <w:rsid w:val="002C65E5"/>
    <w:rsid w:val="002D382A"/>
    <w:rsid w:val="002D5E13"/>
    <w:rsid w:val="002D6849"/>
    <w:rsid w:val="002F1EDD"/>
    <w:rsid w:val="003013F2"/>
    <w:rsid w:val="0030232A"/>
    <w:rsid w:val="003065AF"/>
    <w:rsid w:val="0030694A"/>
    <w:rsid w:val="003069F4"/>
    <w:rsid w:val="00342163"/>
    <w:rsid w:val="00360920"/>
    <w:rsid w:val="00384709"/>
    <w:rsid w:val="00386C35"/>
    <w:rsid w:val="003A3D77"/>
    <w:rsid w:val="003B5AED"/>
    <w:rsid w:val="003C6B7B"/>
    <w:rsid w:val="003D5732"/>
    <w:rsid w:val="003F17CC"/>
    <w:rsid w:val="00413527"/>
    <w:rsid w:val="004135BD"/>
    <w:rsid w:val="004302A4"/>
    <w:rsid w:val="004463BA"/>
    <w:rsid w:val="00473326"/>
    <w:rsid w:val="004822D4"/>
    <w:rsid w:val="0049290B"/>
    <w:rsid w:val="004A4451"/>
    <w:rsid w:val="004D3958"/>
    <w:rsid w:val="005008DF"/>
    <w:rsid w:val="005045D0"/>
    <w:rsid w:val="00534C6C"/>
    <w:rsid w:val="005841C0"/>
    <w:rsid w:val="0059260F"/>
    <w:rsid w:val="00592CA3"/>
    <w:rsid w:val="005E1113"/>
    <w:rsid w:val="005E5074"/>
    <w:rsid w:val="00612E4F"/>
    <w:rsid w:val="00615D5E"/>
    <w:rsid w:val="00622E99"/>
    <w:rsid w:val="00625E5D"/>
    <w:rsid w:val="00661C34"/>
    <w:rsid w:val="0066370F"/>
    <w:rsid w:val="006A0784"/>
    <w:rsid w:val="006A697B"/>
    <w:rsid w:val="006B121B"/>
    <w:rsid w:val="006B4DDE"/>
    <w:rsid w:val="006C798F"/>
    <w:rsid w:val="006D5019"/>
    <w:rsid w:val="0074239E"/>
    <w:rsid w:val="00743968"/>
    <w:rsid w:val="007717F2"/>
    <w:rsid w:val="00785415"/>
    <w:rsid w:val="00787B97"/>
    <w:rsid w:val="00791CB9"/>
    <w:rsid w:val="00793130"/>
    <w:rsid w:val="007A0DF3"/>
    <w:rsid w:val="007B3233"/>
    <w:rsid w:val="007B5A42"/>
    <w:rsid w:val="007C199B"/>
    <w:rsid w:val="007D3073"/>
    <w:rsid w:val="007D64B9"/>
    <w:rsid w:val="007D72D4"/>
    <w:rsid w:val="007D7E44"/>
    <w:rsid w:val="007E0452"/>
    <w:rsid w:val="007F3E85"/>
    <w:rsid w:val="00803D48"/>
    <w:rsid w:val="008070C0"/>
    <w:rsid w:val="00811C12"/>
    <w:rsid w:val="00845373"/>
    <w:rsid w:val="00845778"/>
    <w:rsid w:val="00887E28"/>
    <w:rsid w:val="008D5C3A"/>
    <w:rsid w:val="008E6DA2"/>
    <w:rsid w:val="00907B1E"/>
    <w:rsid w:val="00943AFD"/>
    <w:rsid w:val="00963A51"/>
    <w:rsid w:val="00983B6E"/>
    <w:rsid w:val="009936F8"/>
    <w:rsid w:val="009A3772"/>
    <w:rsid w:val="009D17F0"/>
    <w:rsid w:val="00A412D9"/>
    <w:rsid w:val="00A41A69"/>
    <w:rsid w:val="00A42796"/>
    <w:rsid w:val="00A5311D"/>
    <w:rsid w:val="00A96385"/>
    <w:rsid w:val="00AD3B58"/>
    <w:rsid w:val="00AF56C6"/>
    <w:rsid w:val="00B032E8"/>
    <w:rsid w:val="00B57F96"/>
    <w:rsid w:val="00B67892"/>
    <w:rsid w:val="00BA4D33"/>
    <w:rsid w:val="00BA5648"/>
    <w:rsid w:val="00BC2D06"/>
    <w:rsid w:val="00C41027"/>
    <w:rsid w:val="00C67ED1"/>
    <w:rsid w:val="00C744EB"/>
    <w:rsid w:val="00C76A2C"/>
    <w:rsid w:val="00C90702"/>
    <w:rsid w:val="00C917FF"/>
    <w:rsid w:val="00C9766A"/>
    <w:rsid w:val="00CA2439"/>
    <w:rsid w:val="00CA699C"/>
    <w:rsid w:val="00CC4F39"/>
    <w:rsid w:val="00CD165D"/>
    <w:rsid w:val="00CD544C"/>
    <w:rsid w:val="00CE7096"/>
    <w:rsid w:val="00CF4256"/>
    <w:rsid w:val="00D04FE8"/>
    <w:rsid w:val="00D176CF"/>
    <w:rsid w:val="00D27171"/>
    <w:rsid w:val="00D271E3"/>
    <w:rsid w:val="00D30F69"/>
    <w:rsid w:val="00D449BD"/>
    <w:rsid w:val="00D47A80"/>
    <w:rsid w:val="00D61F38"/>
    <w:rsid w:val="00D85807"/>
    <w:rsid w:val="00D87349"/>
    <w:rsid w:val="00D91EE9"/>
    <w:rsid w:val="00D97220"/>
    <w:rsid w:val="00DE09C8"/>
    <w:rsid w:val="00E14D47"/>
    <w:rsid w:val="00E1641C"/>
    <w:rsid w:val="00E26708"/>
    <w:rsid w:val="00E34958"/>
    <w:rsid w:val="00E37AB0"/>
    <w:rsid w:val="00E71C39"/>
    <w:rsid w:val="00EA56E6"/>
    <w:rsid w:val="00EC335F"/>
    <w:rsid w:val="00EC48FB"/>
    <w:rsid w:val="00EF232A"/>
    <w:rsid w:val="00F05A69"/>
    <w:rsid w:val="00F43FFD"/>
    <w:rsid w:val="00F44236"/>
    <w:rsid w:val="00F46CE3"/>
    <w:rsid w:val="00F52517"/>
    <w:rsid w:val="00F7289C"/>
    <w:rsid w:val="00F8094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859AC99"/>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6B1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8"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eric@goffpolicy.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BBaker@cebuyers.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Brittney.Albracht@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846</Words>
  <Characters>5895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6728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TEBA</cp:lastModifiedBy>
  <cp:revision>8</cp:revision>
  <cp:lastPrinted>2013-11-15T22:11:00Z</cp:lastPrinted>
  <dcterms:created xsi:type="dcterms:W3CDTF">2025-06-12T19:01:00Z</dcterms:created>
  <dcterms:modified xsi:type="dcterms:W3CDTF">2025-06-12T19:39:00Z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